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4"/>
          <w:szCs w:val="24"/>
        </w:rPr>
      </w:pPr>
      <w:r w:rsidDel="00000000" w:rsidR="00000000" w:rsidRPr="00000000">
        <w:rPr>
          <w:rFonts w:ascii="Arial" w:cs="Arial" w:eastAsia="Arial" w:hAnsi="Arial"/>
          <w:b w:val="0"/>
          <w:i w:val="0"/>
          <w:smallCaps w:val="0"/>
          <w:strike w:val="0"/>
          <w:color w:val="000000"/>
          <w:sz w:val="24"/>
          <w:szCs w:val="24"/>
          <w:shd w:fill="auto" w:val="clear"/>
          <w:vertAlign w:val="baseline"/>
          <w:rtl w:val="0"/>
        </w:rPr>
        <w:t xml:space="preserve">WORLDWIDE LHC COMPUTING GRID COLLABORATION </w:t>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5.31982421875" w:line="264.17999267578125" w:lineRule="auto"/>
        <w:ind w:left="136.39999389648438" w:right="128.0810546875" w:firstLine="0"/>
        <w:jc w:val="center"/>
        <w:rPr>
          <w:b w:val="1"/>
          <w:sz w:val="28"/>
          <w:szCs w:val="28"/>
        </w:rPr>
      </w:pPr>
      <w:r w:rsidDel="00000000" w:rsidR="00000000" w:rsidRPr="00000000">
        <w:rPr>
          <w:b w:val="1"/>
          <w:i w:val="0"/>
          <w:smallCaps w:val="0"/>
          <w:strike w:val="0"/>
          <w:color w:val="000000"/>
          <w:sz w:val="28"/>
          <w:szCs w:val="28"/>
          <w:u w:val="none"/>
          <w:shd w:fill="auto" w:val="clear"/>
          <w:vertAlign w:val="baseline"/>
          <w:rtl w:val="0"/>
        </w:rPr>
        <w:t xml:space="preserve">Annex 9. Rules of Procedure for the Computing Resources Scrutiny Group</w:t>
      </w:r>
      <w:r w:rsidDel="00000000" w:rsidR="00000000" w:rsidRPr="00000000">
        <w:rPr>
          <w:b w:val="1"/>
          <w:sz w:val="28"/>
          <w:szCs w:val="28"/>
          <w:rtl w:val="0"/>
        </w:rPr>
        <w:t xml:space="preserve"> </w:t>
      </w:r>
      <w:r w:rsidDel="00000000" w:rsidR="00000000" w:rsidRPr="00000000">
        <w:rPr>
          <w:b w:val="1"/>
          <w:i w:val="0"/>
          <w:smallCaps w:val="0"/>
          <w:strike w:val="0"/>
          <w:color w:val="000000"/>
          <w:sz w:val="28"/>
          <w:szCs w:val="28"/>
          <w:u w:val="none"/>
          <w:shd w:fill="auto" w:val="clear"/>
          <w:vertAlign w:val="baseline"/>
          <w:rtl w:val="0"/>
        </w:rPr>
        <w:t xml:space="preserve">(C-RSG)</w:t>
      </w:r>
      <w:r w:rsidDel="00000000" w:rsidR="00000000" w:rsidRPr="00000000">
        <w:rPr>
          <w:b w:val="1"/>
          <w:sz w:val="28"/>
          <w:szCs w:val="28"/>
          <w:rtl w:val="0"/>
        </w:rPr>
        <w:t xml:space="preserve"> </w:t>
        <w:br w:type="textWrapping"/>
      </w:r>
    </w:p>
    <w:p w:rsidR="00000000" w:rsidDel="00000000" w:rsidP="00000000" w:rsidRDefault="00000000" w:rsidRPr="00000000" w14:paraId="00000004">
      <w:pPr>
        <w:widowControl w:val="0"/>
        <w:numPr>
          <w:ilvl w:val="0"/>
          <w:numId w:val="1"/>
        </w:numPr>
        <w:rPr>
          <w:rFonts w:ascii="Arial" w:cs="Arial" w:eastAsia="Arial" w:hAnsi="Arial"/>
          <w:b w:val="0"/>
          <w:i w:val="0"/>
          <w:smallCaps w:val="0"/>
          <w:strike w:val="0"/>
          <w:color w:val="000000"/>
          <w:sz w:val="24"/>
          <w:szCs w:val="24"/>
          <w:u w:val="none"/>
          <w:shd w:fill="auto" w:val="clear"/>
          <w:vertAlign w:val="baseline"/>
        </w:rPr>
      </w:pPr>
      <w:commentRangeStart w:id="0"/>
      <w:r w:rsidDel="00000000" w:rsidR="00000000" w:rsidRPr="00000000">
        <w:rPr>
          <w:rtl w:val="0"/>
        </w:rPr>
        <w:t xml:space="preserve">The Computing Resources Review Board (C-RRB) </w:t>
      </w:r>
      <w:commentRangeEnd w:id="0"/>
      <w:r w:rsidDel="00000000" w:rsidR="00000000" w:rsidRPr="00000000">
        <w:commentReference w:id="0"/>
      </w:r>
      <w:r w:rsidDel="00000000" w:rsidR="00000000" w:rsidRPr="00000000">
        <w:rPr>
          <w:rtl w:val="0"/>
        </w:rPr>
        <w:t xml:space="preserve">shall appoint a Computing Resources Scrutiny Group (“C-RSG”) to assist it in exercising its duty with respect to the oversight of the provision of computing for the LHC Experiments and in particular the independent scrutiny of the resource requests from the Experiments for the coming years. The C-RSG has a technical role and shall be composed of </w:t>
      </w:r>
      <w:r w:rsidDel="00000000" w:rsidR="00000000" w:rsidRPr="00000000">
        <w:rPr>
          <w:rtl w:val="0"/>
        </w:rPr>
        <w:t xml:space="preserve">ten</w:t>
      </w:r>
      <w:r w:rsidDel="00000000" w:rsidR="00000000" w:rsidRPr="00000000">
        <w:rPr>
          <w:rtl w:val="0"/>
        </w:rPr>
        <w:t xml:space="preserve"> persons chosen appropriately by the C-RRB. The C-RSG shall perform its duties for </w:t>
      </w:r>
      <w:del w:author="Zach Marshall" w:id="0" w:date="2024-05-15T14:28:37Z">
        <w:commentRangeStart w:id="1"/>
        <w:commentRangeStart w:id="2"/>
        <w:r w:rsidDel="00000000" w:rsidR="00000000" w:rsidRPr="00000000">
          <w:rPr>
            <w:rtl w:val="0"/>
          </w:rPr>
          <w:delText xml:space="preserve">all of </w:delText>
        </w:r>
      </w:del>
      <w:commentRangeEnd w:id="2"/>
      <w:r w:rsidDel="00000000" w:rsidR="00000000" w:rsidRPr="00000000">
        <w:commentReference w:id="2"/>
      </w:r>
      <w:r w:rsidDel="00000000" w:rsidR="00000000" w:rsidRPr="00000000">
        <w:rPr>
          <w:rtl w:val="0"/>
        </w:rPr>
        <w:t xml:space="preserve">the LHC Experiments</w:t>
      </w:r>
      <w:commentRangeEnd w:id="1"/>
      <w:r w:rsidDel="00000000" w:rsidR="00000000" w:rsidRPr="00000000">
        <w:commentReference w:id="1"/>
      </w:r>
      <w:r w:rsidDel="00000000" w:rsidR="00000000" w:rsidRPr="00000000">
        <w:rPr>
          <w:rtl w:val="0"/>
        </w:rPr>
        <w:t xml:space="preserve">. The members chosen by the C-RRB shall normally include at least one person from each of CERN, a large Member State, a small Member State, a large non-Member State and a small non-Member State. </w:t>
      </w:r>
    </w:p>
    <w:p w:rsidR="00000000" w:rsidDel="00000000" w:rsidP="00000000" w:rsidRDefault="00000000" w:rsidRPr="00000000" w14:paraId="00000005">
      <w:pPr>
        <w:numPr>
          <w:ilvl w:val="0"/>
          <w:numId w:val="1"/>
        </w:numPr>
      </w:pPr>
      <w:r w:rsidDel="00000000" w:rsidR="00000000" w:rsidRPr="00000000">
        <w:rPr>
          <w:vertAlign w:val="baseline"/>
          <w:rtl w:val="0"/>
        </w:rPr>
        <w:t xml:space="preserve">The members of the C-RSG are appointed with renewable mandates of 3 years</w:t>
      </w:r>
      <w:commentRangeStart w:id="3"/>
      <w:r w:rsidDel="00000000" w:rsidR="00000000" w:rsidRPr="00000000">
        <w:rPr>
          <w:rtl w:val="0"/>
        </w:rPr>
        <w:t xml:space="preserve"> </w:t>
      </w:r>
      <w:r w:rsidDel="00000000" w:rsidR="00000000" w:rsidRPr="00000000">
        <w:rPr>
          <w:vertAlign w:val="baseline"/>
          <w:rtl w:val="0"/>
        </w:rPr>
        <w:t xml:space="preserve">provided that, in the interest of continuity, half of the first members shall be</w:t>
      </w:r>
      <w:r w:rsidDel="00000000" w:rsidR="00000000" w:rsidRPr="00000000">
        <w:rPr>
          <w:rtl w:val="0"/>
        </w:rPr>
        <w:t xml:space="preserve"> </w:t>
      </w:r>
      <w:r w:rsidDel="00000000" w:rsidR="00000000" w:rsidRPr="00000000">
        <w:rPr>
          <w:vertAlign w:val="baseline"/>
          <w:rtl w:val="0"/>
        </w:rPr>
        <w:t xml:space="preserve">appointed for a 2-year period</w:t>
      </w:r>
      <w:commentRangeEnd w:id="3"/>
      <w:r w:rsidDel="00000000" w:rsidR="00000000" w:rsidRPr="00000000">
        <w:commentReference w:id="3"/>
      </w:r>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14:paraId="00000006">
      <w:pPr>
        <w:numPr>
          <w:ilvl w:val="0"/>
          <w:numId w:val="1"/>
        </w:numPr>
      </w:pPr>
      <w:r w:rsidDel="00000000" w:rsidR="00000000" w:rsidRPr="00000000">
        <w:rPr>
          <w:vertAlign w:val="baseline"/>
          <w:rtl w:val="0"/>
        </w:rPr>
        <w:t xml:space="preserve">The CERN </w:t>
      </w:r>
      <w:r w:rsidDel="00000000" w:rsidR="00000000" w:rsidRPr="00000000">
        <w:rPr>
          <w:rtl w:val="0"/>
        </w:rPr>
        <w:t xml:space="preserve">Director for Research and Computing</w:t>
      </w:r>
      <w:r w:rsidDel="00000000" w:rsidR="00000000" w:rsidRPr="00000000">
        <w:rPr>
          <w:vertAlign w:val="baseline"/>
          <w:rtl w:val="0"/>
        </w:rPr>
        <w:t xml:space="preserve"> shall select</w:t>
      </w:r>
      <w:r w:rsidDel="00000000" w:rsidR="00000000" w:rsidRPr="00000000">
        <w:rPr>
          <w:rtl w:val="0"/>
        </w:rPr>
        <w:t xml:space="preserve"> </w:t>
      </w:r>
      <w:r w:rsidDel="00000000" w:rsidR="00000000" w:rsidRPr="00000000">
        <w:rPr>
          <w:vertAlign w:val="baseline"/>
          <w:rtl w:val="0"/>
        </w:rPr>
        <w:t xml:space="preserve">the Chair of the C-RSG from amongst the</w:t>
      </w:r>
      <w:r w:rsidDel="00000000" w:rsidR="00000000" w:rsidRPr="00000000">
        <w:rPr>
          <w:rtl w:val="0"/>
        </w:rPr>
        <w:t xml:space="preserve"> </w:t>
      </w:r>
      <w:r w:rsidDel="00000000" w:rsidR="00000000" w:rsidRPr="00000000">
        <w:rPr>
          <w:vertAlign w:val="baseline"/>
          <w:rtl w:val="0"/>
        </w:rPr>
        <w:t xml:space="preserve">members chosen by the C-RRB. </w:t>
      </w:r>
      <w:r w:rsidDel="00000000" w:rsidR="00000000" w:rsidRPr="00000000">
        <w:rPr>
          <w:rtl w:val="0"/>
        </w:rPr>
      </w:r>
    </w:p>
    <w:p w:rsidR="00000000" w:rsidDel="00000000" w:rsidP="00000000" w:rsidRDefault="00000000" w:rsidRPr="00000000" w14:paraId="00000007">
      <w:pPr>
        <w:numPr>
          <w:ilvl w:val="0"/>
          <w:numId w:val="1"/>
        </w:numPr>
      </w:pPr>
      <w:r w:rsidDel="00000000" w:rsidR="00000000" w:rsidRPr="00000000">
        <w:rPr>
          <w:vertAlign w:val="baseline"/>
          <w:rtl w:val="0"/>
        </w:rPr>
        <w:t xml:space="preserve">At </w:t>
      </w:r>
      <w:r w:rsidDel="00000000" w:rsidR="00000000" w:rsidRPr="00000000">
        <w:rPr>
          <w:rtl w:val="0"/>
        </w:rPr>
        <w:t xml:space="preserve">their</w:t>
      </w:r>
      <w:r w:rsidDel="00000000" w:rsidR="00000000" w:rsidRPr="00000000">
        <w:rPr>
          <w:vertAlign w:val="baseline"/>
          <w:rtl w:val="0"/>
        </w:rPr>
        <w:t xml:space="preserve"> discretion, the Chair of the C-RSG shall accept that, in exceptional</w:t>
      </w:r>
      <w:r w:rsidDel="00000000" w:rsidR="00000000" w:rsidRPr="00000000">
        <w:rPr>
          <w:rtl w:val="0"/>
        </w:rPr>
        <w:t xml:space="preserve"> </w:t>
      </w:r>
      <w:r w:rsidDel="00000000" w:rsidR="00000000" w:rsidRPr="00000000">
        <w:rPr>
          <w:vertAlign w:val="baseline"/>
          <w:rtl w:val="0"/>
        </w:rPr>
        <w:t xml:space="preserve">circumstances, a member is replaced at an individual meeting by a named proxy. </w:t>
      </w:r>
    </w:p>
    <w:p w:rsidR="00000000" w:rsidDel="00000000" w:rsidP="00000000" w:rsidRDefault="00000000" w:rsidRPr="00000000" w14:paraId="00000008">
      <w:pPr>
        <w:numPr>
          <w:ilvl w:val="0"/>
          <w:numId w:val="1"/>
        </w:numPr>
        <w:ind w:left="720" w:hanging="360"/>
      </w:pPr>
      <w:r w:rsidDel="00000000" w:rsidR="00000000" w:rsidRPr="00000000">
        <w:rPr>
          <w:rtl w:val="0"/>
        </w:rPr>
        <w:t xml:space="preserve">Annually (year n), in preparation for  the autumn meeting of the C-RRB, the LHC Experiments submit justified </w:t>
      </w:r>
      <w:ins w:author="Peter clarke" w:id="1" w:date="2024-05-15T10:28:33Z">
        <w:r w:rsidDel="00000000" w:rsidR="00000000" w:rsidRPr="00000000">
          <w:rPr>
            <w:rtl w:val="0"/>
          </w:rPr>
          <w:t xml:space="preserve">r</w:t>
        </w:r>
        <w:r w:rsidDel="00000000" w:rsidR="00000000" w:rsidRPr="00000000">
          <w:rPr>
            <w:rtl w:val="0"/>
          </w:rPr>
          <w:t xml:space="preserve">equests for resources for the year (n+1) and  </w:t>
        </w:r>
      </w:ins>
      <w:r w:rsidDel="00000000" w:rsidR="00000000" w:rsidRPr="00000000">
        <w:rPr>
          <w:u w:val="single"/>
          <w:rtl w:val="0"/>
        </w:rPr>
        <w:t xml:space="preserve">preliminary</w:t>
      </w:r>
      <w:r w:rsidDel="00000000" w:rsidR="00000000" w:rsidRPr="00000000">
        <w:rPr>
          <w:rtl w:val="0"/>
        </w:rPr>
        <w:t xml:space="preserve"> requests for resources for the year (n+2). The C-RRB passes this information to the C-RSG for scrutiny. </w:t>
      </w:r>
      <w:r w:rsidDel="00000000" w:rsidR="00000000" w:rsidRPr="00000000">
        <w:rPr>
          <w:rtl w:val="0"/>
        </w:rPr>
        <w:t xml:space="preserve">Only in exceptional cases will changes to the requests for year (n+1) will be considered.</w:t>
      </w:r>
      <w:r w:rsidDel="00000000" w:rsidR="00000000" w:rsidRPr="00000000">
        <w:rPr>
          <w:rtl w:val="0"/>
        </w:rPr>
        <w:t xml:space="preserve"> </w:t>
      </w:r>
    </w:p>
    <w:p w:rsidR="00000000" w:rsidDel="00000000" w:rsidP="00000000" w:rsidRDefault="00000000" w:rsidRPr="00000000" w14:paraId="00000009">
      <w:pPr>
        <w:numPr>
          <w:ilvl w:val="0"/>
          <w:numId w:val="1"/>
        </w:numPr>
        <w:ind w:left="720" w:hanging="360"/>
      </w:pPr>
      <w:commentRangeStart w:id="4"/>
      <w:r w:rsidDel="00000000" w:rsidR="00000000" w:rsidRPr="00000000">
        <w:rPr>
          <w:rtl w:val="0"/>
        </w:rPr>
        <w:t xml:space="preserve">Annually (year n) at the autumn meeting of the C-RRB:</w:t>
      </w:r>
      <w:commentRangeEnd w:id="4"/>
      <w:r w:rsidDel="00000000" w:rsidR="00000000" w:rsidRPr="00000000">
        <w:commentReference w:id="4"/>
      </w:r>
      <w:r w:rsidDel="00000000" w:rsidR="00000000" w:rsidRPr="00000000">
        <w:rPr>
          <w:rtl w:val="0"/>
        </w:rPr>
      </w:r>
    </w:p>
    <w:p w:rsidR="00000000" w:rsidDel="00000000" w:rsidP="00000000" w:rsidRDefault="00000000" w:rsidRPr="00000000" w14:paraId="0000000A">
      <w:pPr>
        <w:numPr>
          <w:ilvl w:val="1"/>
          <w:numId w:val="1"/>
        </w:numPr>
        <w:ind w:left="1440" w:hanging="360"/>
      </w:pPr>
      <w:r w:rsidDel="00000000" w:rsidR="00000000" w:rsidRPr="00000000">
        <w:rPr>
          <w:rtl w:val="0"/>
        </w:rPr>
        <w:t xml:space="preserve">The C-RSG will present findings and recommendations on the preliminary resource request for the year n+2.</w:t>
      </w:r>
    </w:p>
    <w:p w:rsidR="00000000" w:rsidDel="00000000" w:rsidP="00000000" w:rsidRDefault="00000000" w:rsidRPr="00000000" w14:paraId="0000000B">
      <w:pPr>
        <w:numPr>
          <w:ilvl w:val="1"/>
          <w:numId w:val="1"/>
        </w:numPr>
        <w:ind w:left="1440" w:hanging="360"/>
      </w:pPr>
      <w:r w:rsidDel="00000000" w:rsidR="00000000" w:rsidRPr="00000000">
        <w:rPr>
          <w:rtl w:val="0"/>
        </w:rPr>
        <w:t xml:space="preserve">The WLCG management will present the level of commitments from the funding agencies for year n+1, as collected via the pledges. It will also highlight possible shortages with respect to the experiments’ resource requests endorsed by the C-RRB for the same year.    </w:t>
      </w:r>
    </w:p>
    <w:p w:rsidR="00000000" w:rsidDel="00000000" w:rsidP="00000000" w:rsidRDefault="00000000" w:rsidRPr="00000000" w14:paraId="0000000C">
      <w:pPr>
        <w:widowControl w:val="0"/>
        <w:numPr>
          <w:ilvl w:val="0"/>
          <w:numId w:val="1"/>
        </w:numPr>
        <w:spacing w:after="0" w:afterAutospacing="0" w:before="128.89404296875" w:line="266.6155242919922" w:lineRule="auto"/>
        <w:ind w:left="720" w:right="6.76513671875" w:hanging="360"/>
        <w:jc w:val="both"/>
        <w:rPr>
          <w:sz w:val="24"/>
          <w:szCs w:val="24"/>
          <w:u w:val="none"/>
        </w:rPr>
      </w:pPr>
      <w:commentRangeStart w:id="5"/>
      <w:r w:rsidDel="00000000" w:rsidR="00000000" w:rsidRPr="00000000">
        <w:rPr>
          <w:sz w:val="24"/>
          <w:szCs w:val="24"/>
          <w:rtl w:val="0"/>
        </w:rPr>
        <w:t xml:space="preserve">Annually </w:t>
      </w:r>
      <w:r w:rsidDel="00000000" w:rsidR="00000000" w:rsidRPr="00000000">
        <w:rPr>
          <w:sz w:val="24"/>
          <w:szCs w:val="24"/>
          <w:rtl w:val="0"/>
        </w:rPr>
        <w:t xml:space="preserve">(year n+1)</w:t>
      </w:r>
      <w:r w:rsidDel="00000000" w:rsidR="00000000" w:rsidRPr="00000000">
        <w:rPr>
          <w:sz w:val="24"/>
          <w:szCs w:val="24"/>
          <w:rtl w:val="0"/>
        </w:rPr>
        <w:t xml:space="preserve">, </w:t>
      </w:r>
      <w:r w:rsidDel="00000000" w:rsidR="00000000" w:rsidRPr="00000000">
        <w:rPr>
          <w:rtl w:val="0"/>
        </w:rPr>
        <w:t xml:space="preserve">in </w:t>
      </w:r>
      <w:commentRangeEnd w:id="5"/>
      <w:r w:rsidDel="00000000" w:rsidR="00000000" w:rsidRPr="00000000">
        <w:commentReference w:id="5"/>
      </w:r>
      <w:r w:rsidDel="00000000" w:rsidR="00000000" w:rsidRPr="00000000">
        <w:rPr>
          <w:rtl w:val="0"/>
        </w:rPr>
        <w:t xml:space="preserve">preparation for </w:t>
      </w:r>
      <w:r w:rsidDel="00000000" w:rsidR="00000000" w:rsidRPr="00000000">
        <w:rPr>
          <w:sz w:val="24"/>
          <w:szCs w:val="24"/>
          <w:rtl w:val="0"/>
        </w:rPr>
        <w:t xml:space="preserve"> the spring C-RRB meeting, three pieces of information are collected and presented:</w:t>
      </w:r>
    </w:p>
    <w:p w:rsidR="00000000" w:rsidDel="00000000" w:rsidP="00000000" w:rsidRDefault="00000000" w:rsidRPr="00000000" w14:paraId="0000000D">
      <w:pPr>
        <w:widowControl w:val="0"/>
        <w:numPr>
          <w:ilvl w:val="1"/>
          <w:numId w:val="1"/>
        </w:numPr>
        <w:spacing w:after="0" w:afterAutospacing="0" w:before="0" w:beforeAutospacing="0" w:line="266.6155242919922" w:lineRule="auto"/>
        <w:ind w:left="1440" w:right="6.76513671875" w:hanging="360"/>
      </w:pPr>
      <w:r w:rsidDel="00000000" w:rsidR="00000000" w:rsidRPr="00000000">
        <w:rPr>
          <w:rtl w:val="0"/>
        </w:rPr>
        <w:t xml:space="preserve">the WLCG management reports the resource accounting figures for the preceding year (n);</w:t>
      </w:r>
    </w:p>
    <w:p w:rsidR="00000000" w:rsidDel="00000000" w:rsidP="00000000" w:rsidRDefault="00000000" w:rsidRPr="00000000" w14:paraId="0000000E">
      <w:pPr>
        <w:widowControl w:val="0"/>
        <w:numPr>
          <w:ilvl w:val="1"/>
          <w:numId w:val="1"/>
        </w:numPr>
        <w:spacing w:after="0" w:afterAutospacing="0" w:before="0" w:beforeAutospacing="0" w:line="266.6155242919922" w:lineRule="auto"/>
        <w:ind w:left="1440" w:right="6.76513671875" w:hanging="360"/>
      </w:pPr>
      <w:r w:rsidDel="00000000" w:rsidR="00000000" w:rsidRPr="00000000">
        <w:rPr>
          <w:rtl w:val="0"/>
        </w:rPr>
        <w:t xml:space="preserve">the LHC Experiments explain the use they made of these resources;</w:t>
      </w:r>
    </w:p>
    <w:p w:rsidR="00000000" w:rsidDel="00000000" w:rsidP="00000000" w:rsidRDefault="00000000" w:rsidRPr="00000000" w14:paraId="0000000F">
      <w:pPr>
        <w:widowControl w:val="0"/>
        <w:numPr>
          <w:ilvl w:val="1"/>
          <w:numId w:val="1"/>
        </w:numPr>
        <w:spacing w:before="0" w:beforeAutospacing="0" w:line="266.6155242919922" w:lineRule="auto"/>
        <w:ind w:left="1440" w:right="6.76513671875" w:hanging="360"/>
      </w:pPr>
      <w:r w:rsidDel="00000000" w:rsidR="00000000" w:rsidRPr="00000000">
        <w:rPr>
          <w:rtl w:val="0"/>
        </w:rPr>
        <w:t xml:space="preserve">the LHC Experiments submit justified </w:t>
      </w:r>
      <w:r w:rsidDel="00000000" w:rsidR="00000000" w:rsidRPr="00000000">
        <w:rPr>
          <w:u w:val="single"/>
          <w:rtl w:val="0"/>
        </w:rPr>
        <w:t xml:space="preserve">final overall</w:t>
      </w:r>
      <w:r w:rsidDel="00000000" w:rsidR="00000000" w:rsidRPr="00000000">
        <w:rPr>
          <w:rtl w:val="0"/>
        </w:rPr>
        <w:t xml:space="preserve"> requests for resources for the following year (n+2). Although the justification will necessarily require an explanation of the proposed usage to sufficient level of detail, the C-RSG will only advise on the overall level of requested resources. It shall be for the management of each LHC Experiment then to control the sharing within their Experiment. </w:t>
      </w:r>
    </w:p>
    <w:p w:rsidR="00000000" w:rsidDel="00000000" w:rsidP="00000000" w:rsidRDefault="00000000" w:rsidRPr="00000000" w14:paraId="00000010">
      <w:pPr>
        <w:widowControl w:val="0"/>
        <w:spacing w:before="128.89404296875" w:line="266.6155242919922" w:lineRule="auto"/>
        <w:ind w:left="0" w:right="6.76513671875" w:firstLine="720"/>
        <w:rPr/>
      </w:pPr>
      <w:r w:rsidDel="00000000" w:rsidR="00000000" w:rsidRPr="00000000">
        <w:rPr>
          <w:rtl w:val="0"/>
        </w:rPr>
        <w:t xml:space="preserve">The C-RRB passes this information to the C-RSG.</w:t>
      </w:r>
    </w:p>
    <w:p w:rsidR="00000000" w:rsidDel="00000000" w:rsidP="00000000" w:rsidRDefault="00000000" w:rsidRPr="00000000" w14:paraId="00000011">
      <w:pPr>
        <w:widowControl w:val="0"/>
        <w:numPr>
          <w:ilvl w:val="0"/>
          <w:numId w:val="1"/>
        </w:numPr>
        <w:spacing w:before="128.89404296875" w:line="266.6155242919922" w:lineRule="auto"/>
        <w:ind w:right="6.76513671875"/>
      </w:pPr>
      <w:r w:rsidDel="00000000" w:rsidR="00000000" w:rsidRPr="00000000">
        <w:rPr>
          <w:rtl w:val="0"/>
        </w:rPr>
        <w:t xml:space="preserve">Annually </w:t>
      </w:r>
      <w:r w:rsidDel="00000000" w:rsidR="00000000" w:rsidRPr="00000000">
        <w:rPr>
          <w:rtl w:val="0"/>
        </w:rPr>
        <w:t xml:space="preserve">(year n+1)</w:t>
      </w:r>
      <w:r w:rsidDel="00000000" w:rsidR="00000000" w:rsidRPr="00000000">
        <w:rPr>
          <w:rtl w:val="0"/>
        </w:rPr>
        <w:t xml:space="preserve"> at the spring C-RRB meeting, the C-RSG shall present the results of its deliberations. In particular it shall present, for approval, the </w:t>
      </w:r>
      <w:commentRangeStart w:id="6"/>
      <w:commentRangeStart w:id="7"/>
      <w:r w:rsidDel="00000000" w:rsidR="00000000" w:rsidRPr="00000000">
        <w:rPr>
          <w:rtl w:val="0"/>
        </w:rPr>
        <w:t xml:space="preserve">refereed sharing</w:t>
      </w:r>
      <w:commentRangeEnd w:id="6"/>
      <w:r w:rsidDel="00000000" w:rsidR="00000000" w:rsidRPr="00000000">
        <w:commentReference w:id="6"/>
      </w:r>
      <w:commentRangeEnd w:id="7"/>
      <w:r w:rsidDel="00000000" w:rsidR="00000000" w:rsidRPr="00000000">
        <w:commentReference w:id="7"/>
      </w:r>
      <w:r w:rsidDel="00000000" w:rsidR="00000000" w:rsidRPr="00000000">
        <w:rPr>
          <w:rtl w:val="0"/>
        </w:rPr>
        <w:t xml:space="preserve"> of resources for the next year (n+2) and shall make any comments thought relevant on the previous year’s (n) usage.</w:t>
      </w:r>
      <w:commentRangeStart w:id="8"/>
      <w:commentRangeStart w:id="9"/>
      <w:r w:rsidDel="00000000" w:rsidR="00000000" w:rsidRPr="00000000">
        <w:rPr>
          <w:rtl w:val="0"/>
        </w:rPr>
      </w:r>
    </w:p>
    <w:p w:rsidR="00000000" w:rsidDel="00000000" w:rsidP="00000000" w:rsidRDefault="00000000" w:rsidRPr="00000000" w14:paraId="00000012">
      <w:pPr>
        <w:widowControl w:val="0"/>
        <w:spacing w:before="128.89404296875" w:line="266.6155242919922" w:lineRule="auto"/>
        <w:ind w:left="0" w:right="6.76513671875" w:firstLine="0"/>
        <w:jc w:val="both"/>
        <w:rPr>
          <w:sz w:val="24"/>
          <w:szCs w:val="24"/>
        </w:rPr>
      </w:pPr>
      <w:commentRangeEnd w:id="8"/>
      <w:r w:rsidDel="00000000" w:rsidR="00000000" w:rsidRPr="00000000">
        <w:commentReference w:id="8"/>
      </w:r>
      <w:commentRangeEnd w:id="9"/>
      <w:r w:rsidDel="00000000" w:rsidR="00000000" w:rsidRPr="00000000">
        <w:commentReference w:id="9"/>
      </w:r>
      <w:commentRangeStart w:id="10"/>
      <w:r w:rsidDel="00000000" w:rsidR="00000000" w:rsidRPr="00000000">
        <w:rPr>
          <w:rtl w:val="0"/>
        </w:rPr>
        <w:t xml:space="preserve">In</w:t>
      </w:r>
      <w:commentRangeEnd w:id="10"/>
      <w:r w:rsidDel="00000000" w:rsidR="00000000" w:rsidRPr="00000000">
        <w:commentReference w:id="10"/>
      </w:r>
      <w:r w:rsidDel="00000000" w:rsidR="00000000" w:rsidRPr="00000000">
        <w:rPr>
          <w:rtl w:val="0"/>
        </w:rPr>
        <w:t xml:space="preserve"> order to ensure efficient use of the pledged Computing Resource Levels, adapt to changing needs and respond to emergency situations, the C-RSG may convene at other times throughout the year, on the request of the WLCG or LHC Experiment managements, to advise on any resource sharing adjustments that seem to be desirable. Such adjustments would then be applied by common consent of those concerned.</w:t>
      </w:r>
      <w:r w:rsidDel="00000000" w:rsidR="00000000" w:rsidRPr="00000000">
        <w:rPr>
          <w:rtl w:val="0"/>
        </w:rPr>
      </w:r>
    </w:p>
    <w:p w:rsidR="00000000" w:rsidDel="00000000" w:rsidP="00000000" w:rsidRDefault="00000000" w:rsidRPr="00000000" w14:paraId="00000013">
      <w:pPr>
        <w:ind w:left="360" w:firstLine="0"/>
        <w:rPr/>
      </w:pPr>
      <w:r w:rsidDel="00000000" w:rsidR="00000000" w:rsidRPr="00000000">
        <w:rPr>
          <w:rtl w:val="0"/>
        </w:rPr>
      </w:r>
    </w:p>
    <w:p w:rsidR="00000000" w:rsidDel="00000000" w:rsidP="00000000" w:rsidRDefault="00000000" w:rsidRPr="00000000" w14:paraId="00000014">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5">
      <w:pP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20 November 2023 </w:t>
        <w:tab/>
        <w:tab/>
        <w:tab/>
        <w:t xml:space="preserve">Page A9.2 </w:t>
      </w:r>
      <w:r w:rsidDel="00000000" w:rsidR="00000000" w:rsidRPr="00000000">
        <w:rPr>
          <w:rtl w:val="0"/>
        </w:rPr>
      </w:r>
    </w:p>
    <w:sectPr>
      <w:pgSz w:h="15840" w:w="12240" w:orient="portrait"/>
      <w:pgMar w:bottom="1095.5000305175781" w:top="740.599365234375" w:left="1442.1798706054688" w:right="1371.4794921875" w:header="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Peter clarke" w:id="0" w:date="2024-05-15T10:25:46Z">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may be good to define/remind what the C-RRB is as a subfunction of the RRB</w:t>
      </w:r>
    </w:p>
  </w:comment>
  <w:comment w:author="Peter clarke" w:id="5" w:date="2024-05-15T10:32:24Z">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Maybe its jut me but this is confusing.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Surely the reference year should be n in this document.  I.e documents submitted in year n are (i) usage in yr n-1, (ii) requests ffor year n_1 (iii) preliminary requests for year n+2.  Reports on usage in year n-1 are provided</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suspect 7 should come before 5  (with n+1 going to n_ and be made consistent with 5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Whatever its confusing as it stands from 5-7</w:t>
      </w:r>
    </w:p>
  </w:comment>
  <w:comment w:author="Zach Marshall" w:id="2" w:date="2024-05-15T14:28:59Z">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Proposal based on discussion in the meeting — that we have defined "the LHC experiments" as the major four, and that's what should be used here</w:t>
      </w:r>
    </w:p>
  </w:comment>
  <w:comment w:author="Zachary Marshall" w:id="1" w:date="2024-04-30T21:28:38Z">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Genuinely not sure: does this include FASER? LHCf? MilliQan? Moedal? I imagine not, but maybe there's a process I'm not aware of?</w:t>
      </w:r>
    </w:p>
  </w:comment>
  <w:comment w:author="Peter clarke" w:id="4" w:date="2024-05-15T10:29:35Z">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Suggest reverse order to put n+1 before n+2</w:t>
      </w:r>
    </w:p>
  </w:comment>
  <w:comment w:author="Zachary Marshall" w:id="6" w:date="2024-04-30T21:35:43Z">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might suggest "reviewed requests" or "scrutinized requests". We make a point in 7c that they don't comment on sharing, so saying "refereed sharing" seems odd to me. We also used the words "review" and "scrutinize" generally, but not "referee".</w:t>
      </w:r>
    </w:p>
  </w:comment>
  <w:comment w:author="Peter clarke" w:id="7" w:date="2024-05-15T10:34:20Z">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Fully agree that "referred sharing " is not obvious what it means</w:t>
      </w:r>
    </w:p>
  </w:comment>
  <w:comment w:author="Zachary Marshall" w:id="3" w:date="2024-04-30T21:29:41Z">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we wish to, I think we could drop this now.</w:t>
      </w:r>
    </w:p>
  </w:comment>
  <w:comment w:author="Zachary Marshall" w:id="10" w:date="2024-04-30T21:37:16Z">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Typography: this gets a number in the previous draft, but doesn't get a number here (unlike all other paragraphs). I think it should just get a number?</w:t>
      </w:r>
    </w:p>
  </w:comment>
  <w:comment w:author="Zach Marshall" w:id="8" w:date="2024-05-15T14:29:52Z">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Perhaps adding something here about the delivery of the pledges to the FAs and sites (so that they know what to pledge), and the annual update of FA contacts (either here or in a different place)</w:t>
      </w:r>
    </w:p>
  </w:comment>
  <w:comment w:author="Zach Marshall" w:id="9" w:date="2024-05-15T14:33:10Z">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Could also just do the FA update here, and put the delivery of requests in Annex 6 (pledges aren't discussed here, but requirements are — maybe 'delivery of the request' is here, and 'pledge' actions are in Annex 6?)</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rPr>
    </w:rPrDefault>
    <w:pPrDefault>
      <w:pPr>
        <w:spacing w:after="200" w:before="135.030517578125" w:line="266.14354133605957" w:lineRule="auto"/>
        <w:ind w:left="720" w:hanging="36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